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57C56D" w14:textId="300D683D" w:rsidR="00D82C18" w:rsidRPr="002E7554" w:rsidRDefault="00D82C18" w:rsidP="002E7554">
      <w:pPr>
        <w:rPr>
          <w:rFonts w:ascii="Verdana" w:hAnsi="Verdana"/>
          <w:b/>
          <w:color w:val="806000" w:themeColor="accent4" w:themeShade="80"/>
          <w:sz w:val="22"/>
          <w:szCs w:val="22"/>
        </w:rPr>
      </w:pPr>
      <w:r>
        <w:rPr>
          <w:rFonts w:ascii="Verdana" w:hAnsi="Verdana"/>
          <w:sz w:val="28"/>
        </w:rPr>
        <w:t>Lección 1.3.4 Habilidades de formación: preparación y planificación 1</w:t>
      </w:r>
    </w:p>
    <w:p w14:paraId="0A3DD02D" w14:textId="77777777" w:rsidR="00D82C18" w:rsidRPr="00D82C18" w:rsidRDefault="00D82C18">
      <w:pPr>
        <w:rPr>
          <w:rFonts w:ascii="Verdana" w:hAnsi="Verdana"/>
        </w:rPr>
      </w:pPr>
    </w:p>
    <w:tbl>
      <w:tblPr>
        <w:tblStyle w:val="TableGrid"/>
        <w:tblW w:w="0" w:type="auto"/>
        <w:tblLook w:val="04A0" w:firstRow="1" w:lastRow="0" w:firstColumn="1" w:lastColumn="0" w:noHBand="0" w:noVBand="1"/>
      </w:tblPr>
      <w:tblGrid>
        <w:gridCol w:w="1615"/>
        <w:gridCol w:w="5295"/>
        <w:gridCol w:w="2100"/>
      </w:tblGrid>
      <w:tr w:rsidR="005703B7" w:rsidRPr="00D82C18" w14:paraId="58A3485E" w14:textId="77777777" w:rsidTr="00A037A5">
        <w:trPr>
          <w:trHeight w:val="872"/>
        </w:trPr>
        <w:tc>
          <w:tcPr>
            <w:tcW w:w="6910" w:type="dxa"/>
            <w:gridSpan w:val="2"/>
            <w:shd w:val="clear" w:color="auto" w:fill="DEEAF6" w:themeFill="accent5" w:themeFillTint="33"/>
            <w:vAlign w:val="center"/>
          </w:tcPr>
          <w:p w14:paraId="6D32E719" w14:textId="1B6C7026" w:rsidR="002E7554" w:rsidRPr="002E7554" w:rsidRDefault="002E7554" w:rsidP="002E7554">
            <w:pPr>
              <w:rPr>
                <w:rFonts w:ascii="Verdana" w:hAnsi="Verdana"/>
                <w:color w:val="000000" w:themeColor="text1"/>
                <w:sz w:val="22"/>
                <w:szCs w:val="22"/>
              </w:rPr>
            </w:pPr>
            <w:r>
              <w:rPr>
                <w:rFonts w:ascii="Verdana" w:hAnsi="Verdana"/>
                <w:sz w:val="22"/>
              </w:rPr>
              <w:t>Lección 1.3.4 Habilidades de formación</w:t>
            </w:r>
            <w:r>
              <w:rPr>
                <w:rFonts w:ascii="Verdana" w:hAnsi="Verdana"/>
                <w:color w:val="000000" w:themeColor="text1"/>
                <w:sz w:val="22"/>
              </w:rPr>
              <w:t xml:space="preserve"> </w:t>
            </w:r>
          </w:p>
          <w:p w14:paraId="0067FF35" w14:textId="54D88891" w:rsidR="00D82C18" w:rsidRPr="00D82C18" w:rsidRDefault="002E7554" w:rsidP="002E7554">
            <w:pPr>
              <w:tabs>
                <w:tab w:val="left" w:pos="1600"/>
              </w:tabs>
              <w:ind w:left="1510"/>
              <w:rPr>
                <w:rFonts w:ascii="Verdana" w:hAnsi="Verdana"/>
                <w:sz w:val="22"/>
                <w:szCs w:val="22"/>
              </w:rPr>
            </w:pPr>
            <w:r>
              <w:rPr>
                <w:rFonts w:ascii="Verdana" w:hAnsi="Verdana"/>
                <w:color w:val="000000" w:themeColor="text1"/>
                <w:sz w:val="22"/>
              </w:rPr>
              <w:t>Preparación y planificación 1</w:t>
            </w:r>
          </w:p>
        </w:tc>
        <w:tc>
          <w:tcPr>
            <w:tcW w:w="2100" w:type="dxa"/>
            <w:shd w:val="clear" w:color="auto" w:fill="DEEAF6" w:themeFill="accent5" w:themeFillTint="33"/>
            <w:vAlign w:val="center"/>
          </w:tcPr>
          <w:p w14:paraId="30B631DA" w14:textId="70A2ADCA" w:rsidR="00D82C18" w:rsidRPr="00D82C18" w:rsidRDefault="00D82C18" w:rsidP="002E7554">
            <w:pPr>
              <w:rPr>
                <w:rFonts w:ascii="Verdana" w:hAnsi="Verdana"/>
                <w:sz w:val="22"/>
                <w:szCs w:val="22"/>
              </w:rPr>
            </w:pPr>
            <w:r>
              <w:rPr>
                <w:rFonts w:ascii="Verdana" w:hAnsi="Verdana"/>
                <w:sz w:val="22"/>
              </w:rPr>
              <w:t xml:space="preserve">Duración: </w:t>
            </w:r>
            <w:r>
              <w:rPr>
                <w:rFonts w:ascii="Verdana" w:hAnsi="Verdana"/>
                <w:color w:val="000000" w:themeColor="text1"/>
                <w:sz w:val="22"/>
              </w:rPr>
              <w:t>60 minutos</w:t>
            </w:r>
          </w:p>
        </w:tc>
      </w:tr>
      <w:tr w:rsidR="00E7344B" w:rsidRPr="00D82C18" w14:paraId="7C1107AB" w14:textId="77777777" w:rsidTr="00A037A5">
        <w:trPr>
          <w:trHeight w:val="4193"/>
        </w:trPr>
        <w:tc>
          <w:tcPr>
            <w:tcW w:w="9010" w:type="dxa"/>
            <w:gridSpan w:val="3"/>
            <w:vAlign w:val="center"/>
          </w:tcPr>
          <w:p w14:paraId="0B1C3404" w14:textId="26828BCA" w:rsidR="00E7344B" w:rsidRPr="00A03CF0" w:rsidRDefault="00E7344B" w:rsidP="00F62A15">
            <w:pPr>
              <w:spacing w:before="120" w:after="120" w:line="280" w:lineRule="exact"/>
              <w:rPr>
                <w:rFonts w:ascii="Verdana" w:hAnsi="Verdana"/>
                <w:b/>
                <w:sz w:val="22"/>
                <w:szCs w:val="22"/>
              </w:rPr>
            </w:pPr>
            <w:r>
              <w:rPr>
                <w:rFonts w:ascii="Verdana" w:hAnsi="Verdana"/>
                <w:b/>
                <w:sz w:val="22"/>
              </w:rPr>
              <w:t xml:space="preserve">Recursos requeridos: </w:t>
            </w:r>
          </w:p>
          <w:p w14:paraId="3E3ADEA0" w14:textId="77777777" w:rsidR="00E7344B" w:rsidRPr="002E7554"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PC/portátil cargado con versiones de software compatibles con los materiales preparados</w:t>
            </w:r>
          </w:p>
          <w:p w14:paraId="737B8760" w14:textId="77777777" w:rsidR="00E7344B" w:rsidRPr="002E7554"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Proyector y pantalla de visualización.</w:t>
            </w:r>
          </w:p>
          <w:p w14:paraId="77D38996" w14:textId="77777777" w:rsidR="00E7344B" w:rsidRPr="002E7554"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Pizarra</w:t>
            </w:r>
          </w:p>
          <w:p w14:paraId="0952434B" w14:textId="77777777" w:rsidR="00E7344B" w:rsidRPr="002E7554"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Bolígrafo de pizarra (al menos 2 entre azul, negro, rojo y verde).</w:t>
            </w:r>
          </w:p>
          <w:p w14:paraId="33EC5B34" w14:textId="77777777" w:rsidR="00E7344B" w:rsidRPr="002E7554"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2 rotafolios con papel adecuado.</w:t>
            </w:r>
          </w:p>
          <w:p w14:paraId="0D73B442" w14:textId="72420955" w:rsidR="00E7344B" w:rsidRPr="002E7554"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Papel y bolígrafos para l</w:t>
            </w:r>
            <w:r w:rsidR="004F0D73">
              <w:rPr>
                <w:color w:val="000000" w:themeColor="text1"/>
              </w:rPr>
              <w:t>os</w:t>
            </w:r>
            <w:r>
              <w:rPr>
                <w:color w:val="000000" w:themeColor="text1"/>
              </w:rPr>
              <w:t xml:space="preserve"> alumno</w:t>
            </w:r>
            <w:r w:rsidR="004F0D73">
              <w:rPr>
                <w:color w:val="000000" w:themeColor="text1"/>
              </w:rPr>
              <w:t>s</w:t>
            </w:r>
            <w:r>
              <w:rPr>
                <w:color w:val="000000" w:themeColor="text1"/>
              </w:rPr>
              <w:t>.</w:t>
            </w:r>
          </w:p>
          <w:p w14:paraId="2AD6FDB4" w14:textId="77777777" w:rsidR="00F62A15" w:rsidRPr="002E7554"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Grapadora, perforadora y tijeras.</w:t>
            </w:r>
          </w:p>
          <w:p w14:paraId="2CA8BF80" w14:textId="77777777" w:rsidR="00E7344B" w:rsidRPr="00E220D4"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Adhesivo o un producto similar para permitir que el papel se adhiera temporalmente a las paredes.</w:t>
            </w:r>
          </w:p>
          <w:p w14:paraId="58FB4BA1" w14:textId="77777777" w:rsidR="00E220D4" w:rsidRPr="00E220D4" w:rsidRDefault="00E220D4" w:rsidP="00F62A15">
            <w:pPr>
              <w:pStyle w:val="bul1"/>
              <w:numPr>
                <w:ilvl w:val="0"/>
                <w:numId w:val="6"/>
              </w:numPr>
              <w:spacing w:before="120" w:after="120" w:line="280" w:lineRule="exact"/>
              <w:contextualSpacing/>
              <w:rPr>
                <w:color w:val="000000" w:themeColor="text1"/>
                <w:szCs w:val="18"/>
              </w:rPr>
            </w:pPr>
            <w:r>
              <w:rPr>
                <w:color w:val="000000" w:themeColor="text1"/>
              </w:rPr>
              <w:t>Sesión 1.3.4 – Documento de estilos de comunicación</w:t>
            </w:r>
          </w:p>
          <w:p w14:paraId="7CD2103F" w14:textId="77777777" w:rsidR="00E220D4" w:rsidRPr="00E220D4" w:rsidRDefault="00E220D4" w:rsidP="00F62A15">
            <w:pPr>
              <w:pStyle w:val="bul1"/>
              <w:numPr>
                <w:ilvl w:val="0"/>
                <w:numId w:val="6"/>
              </w:numPr>
              <w:spacing w:before="120" w:after="120" w:line="280" w:lineRule="exact"/>
              <w:contextualSpacing/>
              <w:rPr>
                <w:color w:val="000000" w:themeColor="text1"/>
                <w:szCs w:val="18"/>
              </w:rPr>
            </w:pPr>
            <w:r>
              <w:rPr>
                <w:color w:val="000000" w:themeColor="text1"/>
              </w:rPr>
              <w:t>Sesión 1.3.4 – Documento de demostraciones</w:t>
            </w:r>
          </w:p>
          <w:p w14:paraId="5FE20836" w14:textId="14F968F6" w:rsidR="00E220D4" w:rsidRPr="00E220D4" w:rsidRDefault="00E220D4"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Sesión 1.3.4 – </w:t>
            </w:r>
            <w:r w:rsidR="00AA1117">
              <w:rPr>
                <w:color w:val="000000" w:themeColor="text1"/>
              </w:rPr>
              <w:t>Documento de pautas para el profesor</w:t>
            </w:r>
          </w:p>
          <w:p w14:paraId="67F8F518" w14:textId="77777777" w:rsidR="00E220D4" w:rsidRDefault="00E220D4" w:rsidP="00E220D4">
            <w:pPr>
              <w:pStyle w:val="bul1"/>
              <w:numPr>
                <w:ilvl w:val="0"/>
                <w:numId w:val="6"/>
              </w:numPr>
              <w:spacing w:before="120" w:after="120" w:line="280" w:lineRule="exact"/>
              <w:contextualSpacing/>
              <w:rPr>
                <w:color w:val="000000" w:themeColor="text1"/>
                <w:szCs w:val="18"/>
              </w:rPr>
            </w:pPr>
            <w:r>
              <w:rPr>
                <w:color w:val="000000" w:themeColor="text1"/>
              </w:rPr>
              <w:t>Sesión 1.3.4 – Documento de folletos</w:t>
            </w:r>
          </w:p>
          <w:p w14:paraId="14CF9EF0" w14:textId="54DF7B59" w:rsidR="00E220D4" w:rsidRPr="00E220D4" w:rsidRDefault="00E220D4" w:rsidP="00E220D4">
            <w:pPr>
              <w:pStyle w:val="bul1"/>
              <w:numPr>
                <w:ilvl w:val="0"/>
                <w:numId w:val="6"/>
              </w:numPr>
              <w:spacing w:before="120" w:after="120" w:line="280" w:lineRule="exact"/>
              <w:contextualSpacing/>
              <w:rPr>
                <w:color w:val="000000" w:themeColor="text1"/>
                <w:szCs w:val="18"/>
              </w:rPr>
            </w:pPr>
            <w:r>
              <w:rPr>
                <w:color w:val="000000" w:themeColor="text1"/>
              </w:rPr>
              <w:t>Sesión 1.3.4 – Documento de estilos de aprendizaje</w:t>
            </w:r>
          </w:p>
        </w:tc>
      </w:tr>
      <w:tr w:rsidR="00E7344B" w:rsidRPr="00D82C18" w14:paraId="635F2EFD" w14:textId="77777777" w:rsidTr="00A037A5">
        <w:trPr>
          <w:trHeight w:val="2186"/>
        </w:trPr>
        <w:tc>
          <w:tcPr>
            <w:tcW w:w="9010" w:type="dxa"/>
            <w:gridSpan w:val="3"/>
            <w:vAlign w:val="center"/>
          </w:tcPr>
          <w:p w14:paraId="34602AF3" w14:textId="0815348F" w:rsidR="00A03CF0" w:rsidRDefault="00A03CF0" w:rsidP="00F62A15">
            <w:pPr>
              <w:spacing w:before="120" w:after="120" w:line="280" w:lineRule="exact"/>
              <w:rPr>
                <w:rFonts w:ascii="Verdana" w:hAnsi="Verdana"/>
                <w:b/>
                <w:sz w:val="22"/>
                <w:szCs w:val="22"/>
              </w:rPr>
            </w:pPr>
            <w:r>
              <w:rPr>
                <w:rFonts w:ascii="Verdana" w:hAnsi="Verdana"/>
                <w:b/>
                <w:sz w:val="22"/>
              </w:rPr>
              <w:t>Objetivo de la sesión:</w:t>
            </w:r>
          </w:p>
          <w:p w14:paraId="0D593099" w14:textId="7064D5CF" w:rsidR="002E7554" w:rsidRPr="002E7554" w:rsidRDefault="002E7554" w:rsidP="002E7554">
            <w:pPr>
              <w:spacing w:before="120" w:after="120" w:line="280" w:lineRule="exact"/>
              <w:jc w:val="both"/>
              <w:rPr>
                <w:rFonts w:ascii="Verdana" w:hAnsi="Verdana"/>
                <w:sz w:val="18"/>
                <w:szCs w:val="18"/>
              </w:rPr>
            </w:pPr>
            <w:r>
              <w:rPr>
                <w:rFonts w:ascii="Verdana" w:hAnsi="Verdana"/>
                <w:sz w:val="18"/>
              </w:rPr>
              <w:t xml:space="preserve">El objetivo general de esta formación es brindar profesionalidad y consistencia a la formación impartida en el curso de formación sobre ciberdelincuencia estandarizada para jueces y fiscales en Turquía, y proporcionar habilidades adicionales para que los </w:t>
            </w:r>
            <w:del w:id="0" w:author="Pedro Verdelho" w:date="2019-01-22T00:51:00Z">
              <w:r w:rsidDel="004F0D73">
                <w:rPr>
                  <w:rFonts w:ascii="Verdana" w:hAnsi="Verdana"/>
                  <w:sz w:val="18"/>
                </w:rPr>
                <w:delText xml:space="preserve">formadores </w:delText>
              </w:r>
            </w:del>
            <w:ins w:id="1" w:author="Pedro Verdelho" w:date="2019-01-22T00:51:00Z">
              <w:r w:rsidR="004F0D73">
                <w:rPr>
                  <w:rFonts w:ascii="Verdana" w:hAnsi="Verdana"/>
                  <w:sz w:val="18"/>
                </w:rPr>
                <w:t>c</w:t>
              </w:r>
            </w:ins>
            <w:ins w:id="2" w:author="Uwe Rasmussen (Attorney at law)" w:date="2019-01-24T23:46:00Z">
              <w:r w:rsidR="004C16A3">
                <w:rPr>
                  <w:rFonts w:ascii="Verdana" w:hAnsi="Verdana"/>
                  <w:sz w:val="18"/>
                </w:rPr>
                <w:t>ap</w:t>
              </w:r>
            </w:ins>
            <w:ins w:id="3" w:author="Pedro Verdelho" w:date="2019-01-22T00:51:00Z">
              <w:del w:id="4" w:author="Uwe Rasmussen (Attorney at law)" w:date="2019-01-24T23:46:00Z">
                <w:r w:rsidR="004F0D73" w:rsidDel="004C16A3">
                  <w:rPr>
                    <w:rFonts w:ascii="Verdana" w:hAnsi="Verdana"/>
                    <w:sz w:val="18"/>
                  </w:rPr>
                  <w:delText>sap</w:delText>
                </w:r>
              </w:del>
              <w:r w:rsidR="004F0D73">
                <w:rPr>
                  <w:rFonts w:ascii="Verdana" w:hAnsi="Verdana"/>
                  <w:sz w:val="18"/>
                </w:rPr>
                <w:t xml:space="preserve">acitadores </w:t>
              </w:r>
            </w:ins>
            <w:r>
              <w:rPr>
                <w:rFonts w:ascii="Verdana" w:hAnsi="Verdana"/>
                <w:sz w:val="18"/>
              </w:rPr>
              <w:t>puedan impartir el curso subyacente en sus propios países.</w:t>
            </w:r>
          </w:p>
          <w:p w14:paraId="3FE58655" w14:textId="40679BE1" w:rsidR="00A03CF0" w:rsidRPr="00A03CF0" w:rsidRDefault="002E7554" w:rsidP="002E7554">
            <w:pPr>
              <w:spacing w:before="120" w:after="120" w:line="280" w:lineRule="exact"/>
              <w:jc w:val="both"/>
              <w:rPr>
                <w:rFonts w:ascii="Verdana" w:hAnsi="Verdana"/>
                <w:i/>
                <w:color w:val="FF0000"/>
                <w:sz w:val="18"/>
                <w:szCs w:val="18"/>
              </w:rPr>
            </w:pPr>
            <w:r>
              <w:rPr>
                <w:rFonts w:ascii="Verdana" w:hAnsi="Verdana"/>
                <w:sz w:val="18"/>
              </w:rPr>
              <w:t>El propósito de esta sesión es delinear los siete pasos para el éxito en la formación, en particular los tres primeros: planificación, investigación, estructura y contenido.</w:t>
            </w:r>
          </w:p>
        </w:tc>
      </w:tr>
      <w:tr w:rsidR="00A03CF0" w:rsidRPr="00D82C18" w14:paraId="1B5A80A7" w14:textId="77777777" w:rsidTr="00A037A5">
        <w:trPr>
          <w:trHeight w:val="2546"/>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rPr>
              <w:t>Objetivos:</w:t>
            </w:r>
          </w:p>
          <w:p w14:paraId="3BEE7864" w14:textId="77777777" w:rsidR="005703B7" w:rsidRPr="002E7554" w:rsidRDefault="005703B7" w:rsidP="002E7554">
            <w:pPr>
              <w:tabs>
                <w:tab w:val="left" w:pos="426"/>
                <w:tab w:val="left" w:pos="851"/>
              </w:tabs>
              <w:spacing w:before="120" w:after="120" w:line="280" w:lineRule="exact"/>
              <w:contextualSpacing/>
              <w:jc w:val="both"/>
              <w:rPr>
                <w:rFonts w:ascii="Verdana" w:eastAsia="Times New Roman" w:hAnsi="Verdana" w:cs="Times New Roman"/>
                <w:color w:val="000000" w:themeColor="text1"/>
                <w:sz w:val="18"/>
                <w:szCs w:val="18"/>
              </w:rPr>
            </w:pPr>
            <w:r>
              <w:rPr>
                <w:rFonts w:ascii="Verdana" w:hAnsi="Verdana"/>
                <w:color w:val="000000" w:themeColor="text1"/>
                <w:sz w:val="18"/>
              </w:rPr>
              <w:t>Al final de la clase, los alumnos podrán:</w:t>
            </w:r>
          </w:p>
          <w:p w14:paraId="2B73E6F6" w14:textId="188CBB0D" w:rsidR="002E7554" w:rsidRPr="00E220D4" w:rsidRDefault="00AA1117" w:rsidP="002E7554">
            <w:pPr>
              <w:pStyle w:val="bul1"/>
              <w:spacing w:before="120" w:after="120" w:line="280" w:lineRule="exact"/>
              <w:contextualSpacing/>
              <w:rPr>
                <w:color w:val="000000" w:themeColor="text1"/>
              </w:rPr>
            </w:pPr>
            <w:r>
              <w:rPr>
                <w:color w:val="000000" w:themeColor="text1"/>
              </w:rPr>
              <w:t>Estar preparados</w:t>
            </w:r>
            <w:r w:rsidR="002E7554">
              <w:rPr>
                <w:color w:val="000000" w:themeColor="text1"/>
              </w:rPr>
              <w:t xml:space="preserve"> apropiadamente</w:t>
            </w:r>
          </w:p>
          <w:p w14:paraId="187023A4" w14:textId="49697CB2" w:rsidR="002E7554" w:rsidRPr="00E220D4" w:rsidRDefault="002E7554" w:rsidP="002E7554">
            <w:pPr>
              <w:pStyle w:val="bul1"/>
              <w:spacing w:before="120" w:after="120" w:line="280" w:lineRule="exact"/>
              <w:contextualSpacing/>
              <w:rPr>
                <w:color w:val="000000" w:themeColor="text1"/>
              </w:rPr>
            </w:pPr>
            <w:r>
              <w:rPr>
                <w:color w:val="000000" w:themeColor="text1"/>
              </w:rPr>
              <w:t>Apli</w:t>
            </w:r>
            <w:r w:rsidR="00AA1117">
              <w:rPr>
                <w:color w:val="000000" w:themeColor="text1"/>
              </w:rPr>
              <w:t>car</w:t>
            </w:r>
            <w:r>
              <w:rPr>
                <w:color w:val="000000" w:themeColor="text1"/>
              </w:rPr>
              <w:t xml:space="preserve"> clases y técnicas de demostración variadas</w:t>
            </w:r>
          </w:p>
          <w:p w14:paraId="21140DDE" w14:textId="6B8B362E" w:rsidR="002E7554" w:rsidRPr="00E220D4" w:rsidRDefault="002E7554" w:rsidP="002E7554">
            <w:pPr>
              <w:pStyle w:val="bul1"/>
              <w:spacing w:before="120" w:after="120" w:line="280" w:lineRule="exact"/>
              <w:contextualSpacing/>
              <w:rPr>
                <w:color w:val="000000" w:themeColor="text1"/>
              </w:rPr>
            </w:pPr>
            <w:r>
              <w:rPr>
                <w:color w:val="000000" w:themeColor="text1"/>
              </w:rPr>
              <w:t>Us</w:t>
            </w:r>
            <w:r w:rsidR="00AA1117">
              <w:rPr>
                <w:color w:val="000000" w:themeColor="text1"/>
              </w:rPr>
              <w:t>ar</w:t>
            </w:r>
            <w:r>
              <w:rPr>
                <w:color w:val="000000" w:themeColor="text1"/>
              </w:rPr>
              <w:t xml:space="preserve"> las mejores prácticas para </w:t>
            </w:r>
            <w:del w:id="5" w:author="Pedro Verdelho" w:date="2019-01-22T00:52:00Z">
              <w:r w:rsidDel="004F0D73">
                <w:rPr>
                  <w:color w:val="000000" w:themeColor="text1"/>
                </w:rPr>
                <w:delText xml:space="preserve">investigar </w:delText>
              </w:r>
            </w:del>
            <w:ins w:id="6" w:author="Pedro Verdelho" w:date="2019-01-22T00:52:00Z">
              <w:r w:rsidR="004F0D73">
                <w:rPr>
                  <w:color w:val="000000" w:themeColor="text1"/>
                </w:rPr>
                <w:t xml:space="preserve">buscar </w:t>
              </w:r>
            </w:ins>
            <w:r>
              <w:rPr>
                <w:color w:val="000000" w:themeColor="text1"/>
              </w:rPr>
              <w:t>y diseñar contenido (KIS)</w:t>
            </w:r>
          </w:p>
          <w:p w14:paraId="71CC0923" w14:textId="0F293E03" w:rsidR="00E220D4" w:rsidRDefault="002E7554" w:rsidP="00E220D4">
            <w:pPr>
              <w:pStyle w:val="bul1"/>
              <w:spacing w:before="120" w:after="120" w:line="280" w:lineRule="exact"/>
              <w:contextualSpacing/>
              <w:rPr>
                <w:color w:val="000000" w:themeColor="text1"/>
              </w:rPr>
            </w:pPr>
            <w:r>
              <w:rPr>
                <w:color w:val="000000" w:themeColor="text1"/>
              </w:rPr>
              <w:t>Identifi</w:t>
            </w:r>
            <w:r w:rsidR="00AA1117">
              <w:rPr>
                <w:color w:val="000000" w:themeColor="text1"/>
              </w:rPr>
              <w:t>car</w:t>
            </w:r>
            <w:r>
              <w:rPr>
                <w:color w:val="000000" w:themeColor="text1"/>
              </w:rPr>
              <w:t xml:space="preserve"> los estilos de personalidad de los asistentes que pueden influir al impartir su formación</w:t>
            </w:r>
          </w:p>
          <w:p w14:paraId="61ABEAC5" w14:textId="4E460C4F" w:rsidR="00E95703" w:rsidRPr="00E220D4" w:rsidRDefault="00AA1117" w:rsidP="00E220D4">
            <w:pPr>
              <w:pStyle w:val="bul1"/>
              <w:spacing w:before="120" w:after="120" w:line="280" w:lineRule="exact"/>
              <w:contextualSpacing/>
              <w:rPr>
                <w:color w:val="000000" w:themeColor="text1"/>
              </w:rPr>
            </w:pPr>
            <w:r>
              <w:rPr>
                <w:color w:val="000000" w:themeColor="text1"/>
              </w:rPr>
              <w:t>Demostrar</w:t>
            </w:r>
            <w:r w:rsidR="002E7554">
              <w:rPr>
                <w:color w:val="000000" w:themeColor="text1"/>
              </w:rPr>
              <w:t xml:space="preserve"> el uso lógico de la estructura del curso</w:t>
            </w:r>
          </w:p>
        </w:tc>
      </w:tr>
      <w:tr w:rsidR="005703B7" w:rsidRPr="00D82C18" w14:paraId="03110757" w14:textId="77777777" w:rsidTr="00A037A5">
        <w:trPr>
          <w:trHeight w:val="1016"/>
        </w:trPr>
        <w:tc>
          <w:tcPr>
            <w:tcW w:w="9010" w:type="dxa"/>
            <w:gridSpan w:val="3"/>
            <w:tcBorders>
              <w:bottom w:val="single" w:sz="4" w:space="0" w:color="auto"/>
            </w:tcBorders>
            <w:vAlign w:val="center"/>
          </w:tcPr>
          <w:p w14:paraId="7A064E85" w14:textId="6C0892DA" w:rsidR="005703B7" w:rsidRDefault="00E95703" w:rsidP="00F62A15">
            <w:pPr>
              <w:spacing w:before="120" w:after="120" w:line="280" w:lineRule="exact"/>
              <w:rPr>
                <w:rFonts w:ascii="Verdana" w:hAnsi="Verdana"/>
                <w:b/>
                <w:sz w:val="22"/>
                <w:szCs w:val="22"/>
              </w:rPr>
            </w:pPr>
            <w:r>
              <w:rPr>
                <w:rFonts w:ascii="Verdana" w:hAnsi="Verdana"/>
                <w:b/>
                <w:sz w:val="22"/>
              </w:rPr>
              <w:t xml:space="preserve">Orientación del </w:t>
            </w:r>
            <w:del w:id="7" w:author="Pedro Verdelho" w:date="2019-01-22T00:53:00Z">
              <w:r w:rsidR="00AA1117" w:rsidDel="004F0D73">
                <w:rPr>
                  <w:rFonts w:ascii="Verdana" w:hAnsi="Verdana"/>
                  <w:b/>
                  <w:sz w:val="22"/>
                </w:rPr>
                <w:delText>formador</w:delText>
              </w:r>
            </w:del>
            <w:ins w:id="8" w:author="Pedro Verdelho" w:date="2019-01-22T00:53:00Z">
              <w:r w:rsidR="004F0D73">
                <w:rPr>
                  <w:rFonts w:ascii="Verdana" w:hAnsi="Verdana"/>
                  <w:b/>
                  <w:sz w:val="22"/>
                </w:rPr>
                <w:t>capacitador</w:t>
              </w:r>
            </w:ins>
          </w:p>
          <w:p w14:paraId="35D626DD" w14:textId="0A8F6507" w:rsidR="00E95703" w:rsidRDefault="00B73962" w:rsidP="00B73962">
            <w:pPr>
              <w:spacing w:before="120" w:after="120" w:line="280" w:lineRule="exact"/>
              <w:jc w:val="both"/>
              <w:rPr>
                <w:rFonts w:ascii="Verdana" w:hAnsi="Verdana"/>
                <w:sz w:val="18"/>
                <w:szCs w:val="18"/>
              </w:rPr>
            </w:pPr>
            <w:r>
              <w:rPr>
                <w:rFonts w:ascii="Verdana" w:hAnsi="Verdana"/>
                <w:sz w:val="18"/>
              </w:rPr>
              <w:t xml:space="preserve">Esta sesión ha sido preparada para permitir a los delegados discutir la preparación del curso, la investigación previa al curso, la estructura del aula y del curso y, finalmente, el contenido del curso. Junto con la sesión de seguimiento (1.4.3), se pretende proporcionar una visión completa de los "Siete pasos hacia el éxito", a saber, planificación, investigación, estructura, contenido, imagen, repaso y repaso de nuevo. Las diapositivas de esta presentación se proporcionan como un marco para que el </w:t>
            </w:r>
            <w:del w:id="9" w:author="Pedro Verdelho" w:date="2019-01-22T00:53:00Z">
              <w:r w:rsidDel="004F0D73">
                <w:rPr>
                  <w:rFonts w:ascii="Verdana" w:hAnsi="Verdana"/>
                  <w:sz w:val="18"/>
                </w:rPr>
                <w:delText xml:space="preserve">formador </w:delText>
              </w:r>
            </w:del>
            <w:ins w:id="10" w:author="Pedro Verdelho" w:date="2019-01-22T00:53:00Z">
              <w:r w:rsidR="004F0D73">
                <w:rPr>
                  <w:rFonts w:ascii="Verdana" w:hAnsi="Verdana"/>
                  <w:sz w:val="18"/>
                </w:rPr>
                <w:t xml:space="preserve">capacitador </w:t>
              </w:r>
            </w:ins>
            <w:r>
              <w:rPr>
                <w:rFonts w:ascii="Verdana" w:hAnsi="Verdana"/>
                <w:sz w:val="18"/>
              </w:rPr>
              <w:t>trabaje lógicamente a través de los objetivos.</w:t>
            </w:r>
          </w:p>
          <w:p w14:paraId="5EFF4BEF" w14:textId="11BDF4FA" w:rsidR="003231DC" w:rsidRPr="00B73962" w:rsidRDefault="003231DC" w:rsidP="00B73962">
            <w:pPr>
              <w:spacing w:before="120" w:after="120" w:line="280" w:lineRule="exact"/>
              <w:jc w:val="both"/>
              <w:rPr>
                <w:rFonts w:ascii="Verdana" w:hAnsi="Verdana"/>
                <w:sz w:val="18"/>
                <w:szCs w:val="18"/>
              </w:rPr>
            </w:pPr>
            <w:r>
              <w:rPr>
                <w:rFonts w:ascii="Verdana" w:hAnsi="Verdana"/>
                <w:sz w:val="18"/>
              </w:rPr>
              <w:t xml:space="preserve">La presentación de la sesión es respaldada por los documentos adicionales que figuran en la lista de recursos. Varios de estos </w:t>
            </w:r>
            <w:r w:rsidR="00AA1117">
              <w:rPr>
                <w:rFonts w:ascii="Verdana" w:hAnsi="Verdana"/>
                <w:sz w:val="18"/>
              </w:rPr>
              <w:t>documentos tienen el objetivo de</w:t>
            </w:r>
            <w:r>
              <w:rPr>
                <w:rFonts w:ascii="Verdana" w:hAnsi="Verdana"/>
                <w:sz w:val="18"/>
              </w:rPr>
              <w:t xml:space="preserve"> ayudar al </w:t>
            </w:r>
            <w:del w:id="11" w:author="Pedro Verdelho" w:date="2019-01-22T00:53:00Z">
              <w:r w:rsidDel="004F0D73">
                <w:rPr>
                  <w:rFonts w:ascii="Verdana" w:hAnsi="Verdana"/>
                  <w:sz w:val="18"/>
                </w:rPr>
                <w:delText xml:space="preserve">formador </w:delText>
              </w:r>
            </w:del>
            <w:ins w:id="12" w:author="Pedro Verdelho" w:date="2019-01-22T00:53:00Z">
              <w:r w:rsidR="004F0D73">
                <w:rPr>
                  <w:rFonts w:ascii="Verdana" w:hAnsi="Verdana"/>
                  <w:sz w:val="18"/>
                </w:rPr>
                <w:t xml:space="preserve">capacitador </w:t>
              </w:r>
            </w:ins>
            <w:r>
              <w:rPr>
                <w:rFonts w:ascii="Verdana" w:hAnsi="Verdana"/>
                <w:sz w:val="18"/>
              </w:rPr>
              <w:t xml:space="preserve">a comprender mejor la sesión y otros, como los estilos de aprendizaje y los documentos de estilos </w:t>
            </w:r>
            <w:r>
              <w:rPr>
                <w:rFonts w:ascii="Verdana" w:hAnsi="Verdana"/>
                <w:sz w:val="18"/>
              </w:rPr>
              <w:lastRenderedPageBreak/>
              <w:t>de comunicación, podrían usarse para involucrar a los delegados en la discusión de estos temas completando los formularios e identificando sus propios estilos. Esto dependerá en gran medida del tiempo disponible.</w:t>
            </w:r>
            <w:r w:rsidR="00AA1117">
              <w:rPr>
                <w:rFonts w:ascii="Verdana" w:hAnsi="Verdana"/>
                <w:sz w:val="18"/>
              </w:rPr>
              <w:t xml:space="preserve"> </w:t>
            </w:r>
            <w:r>
              <w:rPr>
                <w:rFonts w:ascii="Verdana" w:hAnsi="Verdana"/>
                <w:sz w:val="18"/>
              </w:rPr>
              <w:t xml:space="preserve">A falta de tiempo suficiente, se deben proporcionar los documentos enumerados a los delegados para ayudarlos en su preparación como </w:t>
            </w:r>
            <w:del w:id="13" w:author="Pedro Verdelho" w:date="2019-01-22T00:53:00Z">
              <w:r w:rsidDel="004F0D73">
                <w:rPr>
                  <w:rFonts w:ascii="Verdana" w:hAnsi="Verdana"/>
                  <w:sz w:val="18"/>
                </w:rPr>
                <w:delText>instructores</w:delText>
              </w:r>
            </w:del>
            <w:ins w:id="14" w:author="Pedro Verdelho" w:date="2019-01-22T00:53:00Z">
              <w:r w:rsidR="004F0D73">
                <w:rPr>
                  <w:rFonts w:ascii="Verdana" w:hAnsi="Verdana"/>
                  <w:sz w:val="18"/>
                </w:rPr>
                <w:t>capacitadores</w:t>
              </w:r>
            </w:ins>
            <w:r>
              <w:rPr>
                <w:rFonts w:ascii="Verdana" w:hAnsi="Verdana"/>
                <w:sz w:val="18"/>
              </w:rPr>
              <w:t>. Los documentos no deben distribuirse antes de la formación, ya que al hacerlo, se anularía la posibilidad de utilizarlos como ejercicios.</w:t>
            </w:r>
          </w:p>
        </w:tc>
      </w:tr>
      <w:tr w:rsidR="005A4E47" w:rsidRPr="00D82C18" w14:paraId="7760520D" w14:textId="77777777" w:rsidTr="00A037A5">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rPr>
              <w:lastRenderedPageBreak/>
              <w:t>Contenido de la lección</w:t>
            </w:r>
          </w:p>
        </w:tc>
      </w:tr>
      <w:tr w:rsidR="00A037A5" w:rsidRPr="00D82C18" w14:paraId="57CC7AA4" w14:textId="77777777" w:rsidTr="00A037A5">
        <w:trPr>
          <w:trHeight w:val="629"/>
        </w:trPr>
        <w:tc>
          <w:tcPr>
            <w:tcW w:w="161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rPr>
              <w:t>Números de diapositiva</w:t>
            </w:r>
          </w:p>
        </w:tc>
        <w:tc>
          <w:tcPr>
            <w:tcW w:w="739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rPr>
              <w:t>Contenido</w:t>
            </w:r>
          </w:p>
        </w:tc>
      </w:tr>
      <w:tr w:rsidR="00A037A5" w:rsidRPr="00D82C18" w14:paraId="11A12D7E" w14:textId="77777777" w:rsidTr="00A037A5">
        <w:tc>
          <w:tcPr>
            <w:tcW w:w="1615" w:type="dxa"/>
            <w:vAlign w:val="center"/>
          </w:tcPr>
          <w:p w14:paraId="5A89CF27" w14:textId="17A4D7C6" w:rsidR="00D82C18" w:rsidRPr="00F62A15" w:rsidRDefault="003630ED" w:rsidP="003630ED">
            <w:pPr>
              <w:spacing w:before="120" w:after="120" w:line="280" w:lineRule="exact"/>
              <w:jc w:val="center"/>
              <w:rPr>
                <w:rFonts w:ascii="Verdana" w:hAnsi="Verdana"/>
                <w:sz w:val="18"/>
                <w:szCs w:val="18"/>
              </w:rPr>
            </w:pPr>
            <w:r>
              <w:rPr>
                <w:rFonts w:ascii="Verdana" w:hAnsi="Verdana"/>
                <w:sz w:val="18"/>
              </w:rPr>
              <w:t>1 a 2</w:t>
            </w:r>
          </w:p>
        </w:tc>
        <w:tc>
          <w:tcPr>
            <w:tcW w:w="7395" w:type="dxa"/>
            <w:gridSpan w:val="2"/>
            <w:vAlign w:val="center"/>
          </w:tcPr>
          <w:p w14:paraId="36345B59" w14:textId="3857FFD5" w:rsidR="003630ED" w:rsidRPr="002E7526" w:rsidRDefault="002E7526" w:rsidP="002E7526">
            <w:pPr>
              <w:spacing w:before="120" w:after="120" w:line="280" w:lineRule="exact"/>
              <w:jc w:val="both"/>
              <w:rPr>
                <w:rFonts w:ascii="Verdana" w:hAnsi="Verdana"/>
                <w:i/>
                <w:color w:val="00B050"/>
                <w:sz w:val="18"/>
                <w:szCs w:val="18"/>
              </w:rPr>
            </w:pPr>
            <w:r>
              <w:rPr>
                <w:rFonts w:ascii="Verdana" w:hAnsi="Verdana"/>
                <w:sz w:val="18"/>
              </w:rPr>
              <w:t>Las primeras diapositivas establecen el propósito y la estructura de la sesión. Los objetivos de esta sesión se explican a los delegados. Estas son las cosas que el delegado debería poder hacer al final de la sesión. Estos objetivos pueden usarse para evaluar el conocimiento obtenido y permitir a los delegados evaluar la capacitación.</w:t>
            </w:r>
          </w:p>
        </w:tc>
      </w:tr>
      <w:tr w:rsidR="00A037A5" w:rsidRPr="00D82C18" w14:paraId="65F07CB5" w14:textId="77777777" w:rsidTr="00A037A5">
        <w:trPr>
          <w:trHeight w:val="881"/>
        </w:trPr>
        <w:tc>
          <w:tcPr>
            <w:tcW w:w="1615" w:type="dxa"/>
            <w:vAlign w:val="center"/>
          </w:tcPr>
          <w:p w14:paraId="6F5AEB2D" w14:textId="6681E373" w:rsidR="00D82C18" w:rsidRPr="003630ED" w:rsidRDefault="002E7526" w:rsidP="003630ED">
            <w:pPr>
              <w:jc w:val="center"/>
              <w:rPr>
                <w:rFonts w:ascii="Verdana" w:hAnsi="Verdana"/>
                <w:sz w:val="18"/>
                <w:szCs w:val="18"/>
              </w:rPr>
            </w:pPr>
            <w:r>
              <w:rPr>
                <w:rFonts w:ascii="Verdana" w:hAnsi="Verdana"/>
                <w:sz w:val="18"/>
              </w:rPr>
              <w:t>3</w:t>
            </w:r>
          </w:p>
        </w:tc>
        <w:tc>
          <w:tcPr>
            <w:tcW w:w="7395" w:type="dxa"/>
            <w:gridSpan w:val="2"/>
            <w:vAlign w:val="center"/>
          </w:tcPr>
          <w:p w14:paraId="649FEA68" w14:textId="3EE2D324" w:rsidR="00CB3026" w:rsidRPr="002E7526" w:rsidRDefault="002E7526" w:rsidP="00CB3026">
            <w:pPr>
              <w:pStyle w:val="Subtitle"/>
              <w:rPr>
                <w:rFonts w:ascii="Verdana" w:eastAsia="Times New Roman" w:hAnsi="Verdana"/>
                <w:szCs w:val="18"/>
              </w:rPr>
            </w:pPr>
            <w:r>
              <w:rPr>
                <w:rFonts w:ascii="Verdana" w:hAnsi="Verdana"/>
              </w:rPr>
              <w:t xml:space="preserve">Esta diapositiva presenta los 7 pasos para los delegados: en esta sesión se cubrirán los primeros cuatro pasos. El </w:t>
            </w:r>
            <w:del w:id="15" w:author="Pedro Verdelho" w:date="2019-01-22T00:55:00Z">
              <w:r w:rsidDel="0083311C">
                <w:rPr>
                  <w:rFonts w:ascii="Verdana" w:hAnsi="Verdana"/>
                </w:rPr>
                <w:delText xml:space="preserve">formador </w:delText>
              </w:r>
            </w:del>
            <w:ins w:id="16" w:author="Pedro Verdelho" w:date="2019-01-22T00:55:00Z">
              <w:r w:rsidR="0083311C">
                <w:rPr>
                  <w:rFonts w:ascii="Verdana" w:hAnsi="Verdana"/>
                </w:rPr>
                <w:t xml:space="preserve">capacitador </w:t>
              </w:r>
            </w:ins>
            <w:r>
              <w:rPr>
                <w:rFonts w:ascii="Verdana" w:hAnsi="Verdana"/>
              </w:rPr>
              <w:t>debe presentar el primer tema: planificación.</w:t>
            </w:r>
          </w:p>
        </w:tc>
      </w:tr>
      <w:tr w:rsidR="00A037A5" w:rsidRPr="00D82C18" w14:paraId="0A178E87" w14:textId="77777777" w:rsidTr="00A037A5">
        <w:trPr>
          <w:trHeight w:val="1763"/>
        </w:trPr>
        <w:tc>
          <w:tcPr>
            <w:tcW w:w="1615" w:type="dxa"/>
            <w:vAlign w:val="center"/>
          </w:tcPr>
          <w:p w14:paraId="23452BAC" w14:textId="16FD73F5" w:rsidR="002E7526" w:rsidRPr="003630ED" w:rsidRDefault="002E7526" w:rsidP="003630ED">
            <w:pPr>
              <w:jc w:val="center"/>
              <w:rPr>
                <w:rFonts w:ascii="Verdana" w:hAnsi="Verdana"/>
                <w:sz w:val="18"/>
                <w:szCs w:val="18"/>
              </w:rPr>
            </w:pPr>
            <w:r>
              <w:rPr>
                <w:rFonts w:ascii="Verdana" w:hAnsi="Verdana"/>
                <w:sz w:val="18"/>
              </w:rPr>
              <w:t>4 a 12</w:t>
            </w:r>
          </w:p>
        </w:tc>
        <w:tc>
          <w:tcPr>
            <w:tcW w:w="7395" w:type="dxa"/>
            <w:gridSpan w:val="2"/>
            <w:vAlign w:val="center"/>
          </w:tcPr>
          <w:p w14:paraId="2FA939B5" w14:textId="5ED3BC84" w:rsidR="002E7526" w:rsidRPr="00CB3026" w:rsidRDefault="00C874E2" w:rsidP="00CB3026">
            <w:pPr>
              <w:pStyle w:val="Subtitle"/>
              <w:rPr>
                <w:rFonts w:ascii="Verdana" w:eastAsia="Times New Roman" w:hAnsi="Verdana"/>
              </w:rPr>
            </w:pPr>
            <w:r>
              <w:rPr>
                <w:rFonts w:ascii="Verdana" w:hAnsi="Verdana"/>
              </w:rPr>
              <w:t xml:space="preserve">Estas diapositivas tratan de la preparación y la planificación y ofrecen la oportunidad para que el </w:t>
            </w:r>
            <w:del w:id="17" w:author="Pedro Verdelho" w:date="2019-01-22T00:55:00Z">
              <w:r w:rsidDel="0083311C">
                <w:rPr>
                  <w:rFonts w:ascii="Verdana" w:hAnsi="Verdana"/>
                </w:rPr>
                <w:delText xml:space="preserve">formador </w:delText>
              </w:r>
            </w:del>
            <w:ins w:id="18" w:author="Pedro Verdelho" w:date="2019-01-22T00:55:00Z">
              <w:r w:rsidR="0083311C">
                <w:rPr>
                  <w:rFonts w:ascii="Verdana" w:hAnsi="Verdana"/>
                </w:rPr>
                <w:t xml:space="preserve">capacitador </w:t>
              </w:r>
            </w:ins>
            <w:r>
              <w:rPr>
                <w:rFonts w:ascii="Verdana" w:hAnsi="Verdana"/>
              </w:rPr>
              <w:t xml:space="preserve">involucre a los delegados preguntándoles cuáles creen que son los temas en el proceso de planificación y preparación.  El formador puede tomar notas en el rotafolio y luego comparar las respuestas de los delegados con las diapositivas 4 y 5.  La interacción del delegado puede mantenerse a lo largo de esta sección. Las siguientes diapositivas tratan sobre los tipos de medios que se utilizarán y el diseño de la sala (diapositivas 8 y 9). El </w:t>
            </w:r>
            <w:del w:id="19" w:author="Pedro Verdelho" w:date="2019-01-22T00:55:00Z">
              <w:r w:rsidDel="0083311C">
                <w:rPr>
                  <w:rFonts w:ascii="Verdana" w:hAnsi="Verdana"/>
                </w:rPr>
                <w:delText xml:space="preserve">formador </w:delText>
              </w:r>
            </w:del>
            <w:ins w:id="20" w:author="Pedro Verdelho" w:date="2019-01-22T00:55:00Z">
              <w:r w:rsidR="0083311C">
                <w:rPr>
                  <w:rFonts w:ascii="Verdana" w:hAnsi="Verdana"/>
                </w:rPr>
                <w:t xml:space="preserve">capacitador </w:t>
              </w:r>
            </w:ins>
            <w:r>
              <w:rPr>
                <w:rFonts w:ascii="Verdana" w:hAnsi="Verdana"/>
              </w:rPr>
              <w:t xml:space="preserve">debe invitar a los delegados a </w:t>
            </w:r>
            <w:r w:rsidR="00AA1117">
              <w:rPr>
                <w:rFonts w:ascii="Verdana" w:hAnsi="Verdana"/>
              </w:rPr>
              <w:t>que elijan</w:t>
            </w:r>
            <w:r>
              <w:rPr>
                <w:rFonts w:ascii="Verdana" w:hAnsi="Verdana"/>
              </w:rPr>
              <w:t xml:space="preserve"> su opción preferida de la diapositiva 8 antes de mostrar la diapositiva 9 y, a continuación, participar en la discusión sobre las opciones. Las diapositivas finales en esta sección se centran en el lugar y las instalaciones. El </w:t>
            </w:r>
            <w:del w:id="21" w:author="Pedro Verdelho" w:date="2019-01-22T00:55:00Z">
              <w:r w:rsidDel="0083311C">
                <w:rPr>
                  <w:rFonts w:ascii="Verdana" w:hAnsi="Verdana"/>
                </w:rPr>
                <w:delText xml:space="preserve">formador </w:delText>
              </w:r>
            </w:del>
            <w:ins w:id="22" w:author="Pedro Verdelho" w:date="2019-01-22T00:55:00Z">
              <w:r w:rsidR="0083311C">
                <w:rPr>
                  <w:rFonts w:ascii="Verdana" w:hAnsi="Verdana"/>
                </w:rPr>
                <w:t xml:space="preserve">capacitador </w:t>
              </w:r>
            </w:ins>
            <w:r>
              <w:rPr>
                <w:rFonts w:ascii="Verdana" w:hAnsi="Verdana"/>
              </w:rPr>
              <w:t>debe pedir a los delegados que enumeren los elementos más importantes que deben verificarse. Con la diapositiva 10 visible, registre las respuestas en el rotafolio y, a continuación, revele las diapositivas 11 y 12 y continúe la discusión.</w:t>
            </w:r>
          </w:p>
        </w:tc>
      </w:tr>
      <w:tr w:rsidR="00A037A5" w:rsidRPr="00D82C18" w14:paraId="51D85BC4" w14:textId="77777777" w:rsidTr="00A037A5">
        <w:trPr>
          <w:trHeight w:val="1763"/>
        </w:trPr>
        <w:tc>
          <w:tcPr>
            <w:tcW w:w="1615" w:type="dxa"/>
            <w:vAlign w:val="center"/>
          </w:tcPr>
          <w:p w14:paraId="0CBC4DCA" w14:textId="6E1212CD" w:rsidR="002E7526" w:rsidRPr="003630ED" w:rsidRDefault="00C874E2" w:rsidP="003630ED">
            <w:pPr>
              <w:jc w:val="center"/>
              <w:rPr>
                <w:rFonts w:ascii="Verdana" w:hAnsi="Verdana"/>
                <w:sz w:val="18"/>
                <w:szCs w:val="18"/>
              </w:rPr>
            </w:pPr>
            <w:r>
              <w:rPr>
                <w:rFonts w:ascii="Verdana" w:hAnsi="Verdana"/>
                <w:sz w:val="18"/>
              </w:rPr>
              <w:t>13 to 20</w:t>
            </w:r>
          </w:p>
        </w:tc>
        <w:tc>
          <w:tcPr>
            <w:tcW w:w="7395" w:type="dxa"/>
            <w:gridSpan w:val="2"/>
            <w:vAlign w:val="center"/>
          </w:tcPr>
          <w:p w14:paraId="2F00EEDD" w14:textId="4BFEA00F" w:rsidR="002E7526" w:rsidRPr="00CB3026" w:rsidRDefault="00C874E2" w:rsidP="00A037A5">
            <w:pPr>
              <w:pStyle w:val="Subtitle"/>
              <w:rPr>
                <w:rFonts w:ascii="Verdana" w:eastAsia="Times New Roman" w:hAnsi="Verdana"/>
              </w:rPr>
            </w:pPr>
            <w:r>
              <w:rPr>
                <w:rFonts w:ascii="Verdana" w:hAnsi="Verdana"/>
              </w:rPr>
              <w:t xml:space="preserve">Esta sección analiza la oportunidad para que el </w:t>
            </w:r>
            <w:del w:id="23" w:author="Pedro Verdelho" w:date="2019-01-22T00:56:00Z">
              <w:r w:rsidDel="0083311C">
                <w:rPr>
                  <w:rFonts w:ascii="Verdana" w:hAnsi="Verdana"/>
                </w:rPr>
                <w:delText xml:space="preserve">formador </w:delText>
              </w:r>
            </w:del>
            <w:ins w:id="24" w:author="Pedro Verdelho" w:date="2019-01-22T00:56:00Z">
              <w:r w:rsidR="0083311C">
                <w:rPr>
                  <w:rFonts w:ascii="Verdana" w:hAnsi="Verdana"/>
                </w:rPr>
                <w:t xml:space="preserve">capacitador </w:t>
              </w:r>
            </w:ins>
            <w:r>
              <w:rPr>
                <w:rFonts w:ascii="Verdana" w:hAnsi="Verdana"/>
              </w:rPr>
              <w:t xml:space="preserve">realice una investigación previa al curso, para examinar qué características de la audiencia pueden afectar la forma en que entregan los materiales del curso. Las siguientes diapositivas examinan una variedad de problemas que pueden afectar sus métodos de impartición. Hay más información provista en las notas de las diapositivas. Las Diapositivas 18 y 19 brindan información importante para que el </w:t>
            </w:r>
            <w:del w:id="25" w:author="Pedro Verdelho" w:date="2019-01-22T00:56:00Z">
              <w:r w:rsidDel="0083311C">
                <w:rPr>
                  <w:rFonts w:ascii="Verdana" w:hAnsi="Verdana"/>
                </w:rPr>
                <w:delText xml:space="preserve">formador </w:delText>
              </w:r>
            </w:del>
            <w:ins w:id="26" w:author="Pedro Verdelho" w:date="2019-01-22T00:56:00Z">
              <w:r w:rsidR="0083311C">
                <w:rPr>
                  <w:rFonts w:ascii="Verdana" w:hAnsi="Verdana"/>
                </w:rPr>
                <w:t xml:space="preserve">capacitador </w:t>
              </w:r>
            </w:ins>
            <w:r>
              <w:rPr>
                <w:rFonts w:ascii="Verdana" w:hAnsi="Verdana"/>
              </w:rPr>
              <w:t>considere respecto de cuánto puede retener su audiencia y las mejores formas en que puede retener la información.</w:t>
            </w:r>
          </w:p>
        </w:tc>
      </w:tr>
      <w:tr w:rsidR="00A037A5" w:rsidRPr="00D82C18" w14:paraId="437B608D" w14:textId="77777777" w:rsidTr="00A037A5">
        <w:trPr>
          <w:trHeight w:val="908"/>
        </w:trPr>
        <w:tc>
          <w:tcPr>
            <w:tcW w:w="1615" w:type="dxa"/>
            <w:vAlign w:val="center"/>
          </w:tcPr>
          <w:p w14:paraId="21C7A08D" w14:textId="06DA76A7" w:rsidR="002E7526" w:rsidRPr="003630ED" w:rsidRDefault="00A037A5" w:rsidP="003630ED">
            <w:pPr>
              <w:jc w:val="center"/>
              <w:rPr>
                <w:rFonts w:ascii="Verdana" w:hAnsi="Verdana"/>
                <w:sz w:val="18"/>
                <w:szCs w:val="18"/>
              </w:rPr>
            </w:pPr>
            <w:r>
              <w:rPr>
                <w:rFonts w:ascii="Verdana" w:hAnsi="Verdana"/>
                <w:sz w:val="18"/>
              </w:rPr>
              <w:t>21 to 23</w:t>
            </w:r>
          </w:p>
        </w:tc>
        <w:tc>
          <w:tcPr>
            <w:tcW w:w="7395" w:type="dxa"/>
            <w:gridSpan w:val="2"/>
            <w:vAlign w:val="center"/>
          </w:tcPr>
          <w:p w14:paraId="0266F96C" w14:textId="6B0891D2" w:rsidR="002E7526" w:rsidRPr="00CB3026" w:rsidRDefault="00A037A5" w:rsidP="00CB3026">
            <w:pPr>
              <w:pStyle w:val="Subtitle"/>
              <w:rPr>
                <w:rFonts w:ascii="Verdana" w:eastAsia="Times New Roman" w:hAnsi="Verdana"/>
              </w:rPr>
            </w:pPr>
            <w:r>
              <w:rPr>
                <w:rFonts w:ascii="Verdana" w:hAnsi="Verdana"/>
              </w:rPr>
              <w:t>Esta es una sección corta que analiza la estructura de una actividad de formación y el proceso lógico que se sigue.</w:t>
            </w:r>
          </w:p>
        </w:tc>
      </w:tr>
      <w:tr w:rsidR="00A037A5" w:rsidRPr="00D82C18" w14:paraId="5FBD9287" w14:textId="77777777" w:rsidTr="00A037A5">
        <w:trPr>
          <w:trHeight w:val="1763"/>
        </w:trPr>
        <w:tc>
          <w:tcPr>
            <w:tcW w:w="1615" w:type="dxa"/>
            <w:vAlign w:val="center"/>
          </w:tcPr>
          <w:p w14:paraId="6F33E387" w14:textId="42CF1E99" w:rsidR="002E7526" w:rsidRPr="003630ED" w:rsidRDefault="00A037A5" w:rsidP="003630ED">
            <w:pPr>
              <w:jc w:val="center"/>
              <w:rPr>
                <w:rFonts w:ascii="Verdana" w:hAnsi="Verdana"/>
                <w:sz w:val="18"/>
                <w:szCs w:val="18"/>
              </w:rPr>
            </w:pPr>
            <w:r>
              <w:rPr>
                <w:rFonts w:ascii="Verdana" w:hAnsi="Verdana"/>
                <w:sz w:val="18"/>
              </w:rPr>
              <w:lastRenderedPageBreak/>
              <w:t>Diapositiva 24</w:t>
            </w:r>
          </w:p>
        </w:tc>
        <w:tc>
          <w:tcPr>
            <w:tcW w:w="7395" w:type="dxa"/>
            <w:gridSpan w:val="2"/>
            <w:vAlign w:val="center"/>
          </w:tcPr>
          <w:p w14:paraId="0E6EC045" w14:textId="77777777" w:rsidR="00A037A5" w:rsidRPr="00A037A5" w:rsidRDefault="00A037A5" w:rsidP="00A037A5">
            <w:pPr>
              <w:tabs>
                <w:tab w:val="left" w:pos="426"/>
                <w:tab w:val="left" w:pos="851"/>
              </w:tabs>
              <w:spacing w:line="280" w:lineRule="exact"/>
              <w:rPr>
                <w:rFonts w:ascii="Verdana" w:hAnsi="Verdana"/>
                <w:sz w:val="18"/>
                <w:szCs w:val="18"/>
              </w:rPr>
            </w:pPr>
            <w:r>
              <w:rPr>
                <w:rFonts w:ascii="Verdana" w:hAnsi="Verdana"/>
                <w:sz w:val="18"/>
              </w:rPr>
              <w:t>Objetivos de la sesión</w:t>
            </w:r>
          </w:p>
          <w:p w14:paraId="49D2BD21" w14:textId="5BCF0A58" w:rsidR="00A037A5" w:rsidRPr="00A037A5" w:rsidRDefault="00A037A5" w:rsidP="00A037A5">
            <w:pPr>
              <w:tabs>
                <w:tab w:val="left" w:pos="426"/>
                <w:tab w:val="left" w:pos="851"/>
              </w:tabs>
              <w:spacing w:line="280" w:lineRule="exact"/>
              <w:rPr>
                <w:rFonts w:ascii="Verdana" w:hAnsi="Verdana"/>
                <w:sz w:val="18"/>
                <w:szCs w:val="18"/>
              </w:rPr>
            </w:pPr>
            <w:r>
              <w:rPr>
                <w:rFonts w:ascii="Verdana" w:hAnsi="Verdana"/>
                <w:sz w:val="18"/>
              </w:rPr>
              <w:t xml:space="preserve">El </w:t>
            </w:r>
            <w:del w:id="27" w:author="Pedro Verdelho" w:date="2019-01-22T00:56:00Z">
              <w:r w:rsidDel="0083311C">
                <w:rPr>
                  <w:rFonts w:ascii="Verdana" w:hAnsi="Verdana"/>
                  <w:sz w:val="18"/>
                </w:rPr>
                <w:delText xml:space="preserve">formador </w:delText>
              </w:r>
            </w:del>
            <w:ins w:id="28" w:author="Pedro Verdelho" w:date="2019-01-22T00:56:00Z">
              <w:r w:rsidR="0083311C">
                <w:rPr>
                  <w:rFonts w:ascii="Verdana" w:hAnsi="Verdana"/>
                  <w:sz w:val="18"/>
                </w:rPr>
                <w:t xml:space="preserve">capacitador </w:t>
              </w:r>
            </w:ins>
            <w:r>
              <w:rPr>
                <w:rFonts w:ascii="Verdana" w:hAnsi="Verdana"/>
                <w:sz w:val="18"/>
              </w:rPr>
              <w:t>debe ahora recapitular que los delegados pueden:</w:t>
            </w:r>
          </w:p>
          <w:p w14:paraId="34AE7F51" w14:textId="6D105214" w:rsidR="00A037A5" w:rsidRPr="00A037A5" w:rsidRDefault="00F84EF9" w:rsidP="00A037A5">
            <w:pPr>
              <w:pStyle w:val="ListParagraph"/>
              <w:numPr>
                <w:ilvl w:val="0"/>
                <w:numId w:val="10"/>
              </w:numPr>
              <w:spacing w:line="280" w:lineRule="exact"/>
              <w:ind w:left="333"/>
              <w:jc w:val="both"/>
              <w:rPr>
                <w:rFonts w:ascii="Verdana" w:hAnsi="Verdana"/>
                <w:sz w:val="18"/>
                <w:szCs w:val="18"/>
              </w:rPr>
            </w:pPr>
            <w:del w:id="29" w:author="Pedro Verdelho" w:date="2019-01-22T00:56:00Z">
              <w:r w:rsidDel="0083311C">
                <w:rPr>
                  <w:rFonts w:ascii="Verdana" w:hAnsi="Verdana"/>
                  <w:sz w:val="18"/>
                </w:rPr>
                <w:delText xml:space="preserve">Estar </w:delText>
              </w:r>
            </w:del>
            <w:ins w:id="30" w:author="Pedro Verdelho" w:date="2019-01-22T00:56:00Z">
              <w:r w:rsidR="0083311C">
                <w:rPr>
                  <w:rFonts w:ascii="Verdana" w:hAnsi="Verdana"/>
                  <w:sz w:val="18"/>
                </w:rPr>
                <w:t>P</w:t>
              </w:r>
            </w:ins>
            <w:del w:id="31" w:author="Pedro Verdelho" w:date="2019-01-22T00:56:00Z">
              <w:r w:rsidDel="0083311C">
                <w:rPr>
                  <w:rFonts w:ascii="Verdana" w:hAnsi="Verdana"/>
                  <w:sz w:val="18"/>
                </w:rPr>
                <w:delText>p</w:delText>
              </w:r>
            </w:del>
            <w:r>
              <w:rPr>
                <w:rFonts w:ascii="Verdana" w:hAnsi="Verdana"/>
                <w:sz w:val="18"/>
              </w:rPr>
              <w:t>repara</w:t>
            </w:r>
            <w:ins w:id="32" w:author="Pedro Verdelho" w:date="2019-01-22T00:57:00Z">
              <w:r w:rsidR="0083311C">
                <w:rPr>
                  <w:rFonts w:ascii="Verdana" w:hAnsi="Verdana"/>
                  <w:sz w:val="18"/>
                </w:rPr>
                <w:t>se</w:t>
              </w:r>
            </w:ins>
            <w:del w:id="33" w:author="Pedro Verdelho" w:date="2019-01-22T00:57:00Z">
              <w:r w:rsidDel="0083311C">
                <w:rPr>
                  <w:rFonts w:ascii="Verdana" w:hAnsi="Verdana"/>
                  <w:sz w:val="18"/>
                </w:rPr>
                <w:delText>dos</w:delText>
              </w:r>
            </w:del>
            <w:r w:rsidR="00A037A5">
              <w:rPr>
                <w:rFonts w:ascii="Verdana" w:hAnsi="Verdana"/>
                <w:sz w:val="18"/>
              </w:rPr>
              <w:t xml:space="preserve"> apropiadamente</w:t>
            </w:r>
          </w:p>
          <w:p w14:paraId="25572895" w14:textId="6C28716E" w:rsidR="00A037A5" w:rsidRPr="00A037A5" w:rsidRDefault="00A037A5" w:rsidP="00A037A5">
            <w:pPr>
              <w:pStyle w:val="ListParagraph"/>
              <w:numPr>
                <w:ilvl w:val="0"/>
                <w:numId w:val="10"/>
              </w:numPr>
              <w:spacing w:line="280" w:lineRule="exact"/>
              <w:ind w:left="333"/>
              <w:jc w:val="both"/>
              <w:rPr>
                <w:rFonts w:ascii="Verdana" w:hAnsi="Verdana"/>
                <w:sz w:val="18"/>
                <w:szCs w:val="18"/>
              </w:rPr>
            </w:pPr>
            <w:r>
              <w:rPr>
                <w:rFonts w:ascii="Verdana" w:hAnsi="Verdana"/>
                <w:sz w:val="18"/>
              </w:rPr>
              <w:t>Apli</w:t>
            </w:r>
            <w:r w:rsidR="00AA1117">
              <w:rPr>
                <w:rFonts w:ascii="Verdana" w:hAnsi="Verdana"/>
                <w:sz w:val="18"/>
              </w:rPr>
              <w:t>car</w:t>
            </w:r>
            <w:r>
              <w:rPr>
                <w:rFonts w:ascii="Verdana" w:hAnsi="Verdana"/>
                <w:sz w:val="18"/>
              </w:rPr>
              <w:t xml:space="preserve"> </w:t>
            </w:r>
            <w:del w:id="34" w:author="Pedro Verdelho" w:date="2019-01-22T00:57:00Z">
              <w:r w:rsidDel="0083311C">
                <w:rPr>
                  <w:rFonts w:ascii="Verdana" w:hAnsi="Verdana"/>
                  <w:sz w:val="18"/>
                </w:rPr>
                <w:delText xml:space="preserve">clases y </w:delText>
              </w:r>
            </w:del>
            <w:r>
              <w:rPr>
                <w:rFonts w:ascii="Verdana" w:hAnsi="Verdana"/>
                <w:sz w:val="18"/>
              </w:rPr>
              <w:t xml:space="preserve">técnicas de </w:t>
            </w:r>
            <w:ins w:id="35" w:author="Pedro Verdelho" w:date="2019-01-22T00:57:00Z">
              <w:r w:rsidR="0083311C">
                <w:rPr>
                  <w:rFonts w:ascii="Verdana" w:hAnsi="Verdana"/>
                  <w:sz w:val="18"/>
                </w:rPr>
                <w:t xml:space="preserve">clases y de </w:t>
              </w:r>
            </w:ins>
            <w:r>
              <w:rPr>
                <w:rFonts w:ascii="Verdana" w:hAnsi="Verdana"/>
                <w:sz w:val="18"/>
              </w:rPr>
              <w:t>demostración variadas</w:t>
            </w:r>
          </w:p>
          <w:p w14:paraId="1BBCB406" w14:textId="676B5265" w:rsidR="00A037A5" w:rsidRPr="00A037A5" w:rsidRDefault="00A037A5" w:rsidP="00A037A5">
            <w:pPr>
              <w:pStyle w:val="ListParagraph"/>
              <w:numPr>
                <w:ilvl w:val="0"/>
                <w:numId w:val="10"/>
              </w:numPr>
              <w:spacing w:line="280" w:lineRule="exact"/>
              <w:ind w:left="333"/>
              <w:jc w:val="both"/>
              <w:rPr>
                <w:rFonts w:ascii="Verdana" w:hAnsi="Verdana"/>
                <w:sz w:val="18"/>
                <w:szCs w:val="18"/>
              </w:rPr>
            </w:pPr>
            <w:r>
              <w:rPr>
                <w:rFonts w:ascii="Verdana" w:hAnsi="Verdana"/>
                <w:sz w:val="18"/>
              </w:rPr>
              <w:t>Us</w:t>
            </w:r>
            <w:r w:rsidR="00AA1117">
              <w:rPr>
                <w:rFonts w:ascii="Verdana" w:hAnsi="Verdana"/>
                <w:sz w:val="18"/>
              </w:rPr>
              <w:t>ar</w:t>
            </w:r>
            <w:r>
              <w:rPr>
                <w:rFonts w:ascii="Verdana" w:hAnsi="Verdana"/>
                <w:sz w:val="18"/>
              </w:rPr>
              <w:t xml:space="preserve"> las mejores prácticas para investigar </w:t>
            </w:r>
            <w:del w:id="36" w:author="Uwe Rasmussen (Attorney at law)" w:date="2019-01-24T23:46:00Z">
              <w:r w:rsidR="0083311C" w:rsidDel="004C16A3">
                <w:rPr>
                  <w:rFonts w:ascii="Verdana" w:hAnsi="Verdana"/>
                  <w:sz w:val="18"/>
                </w:rPr>
                <w:delText xml:space="preserve">buscar </w:delText>
              </w:r>
            </w:del>
            <w:bookmarkStart w:id="37" w:name="_GoBack"/>
            <w:bookmarkEnd w:id="37"/>
            <w:r>
              <w:rPr>
                <w:rFonts w:ascii="Verdana" w:hAnsi="Verdana"/>
                <w:sz w:val="18"/>
              </w:rPr>
              <w:t>y diseñar contenido (KIS)</w:t>
            </w:r>
          </w:p>
          <w:p w14:paraId="6870BBE4" w14:textId="1294DFCB" w:rsidR="00A037A5" w:rsidRDefault="00A037A5" w:rsidP="00A037A5">
            <w:pPr>
              <w:pStyle w:val="ListParagraph"/>
              <w:numPr>
                <w:ilvl w:val="0"/>
                <w:numId w:val="10"/>
              </w:numPr>
              <w:spacing w:line="280" w:lineRule="exact"/>
              <w:ind w:left="333"/>
              <w:jc w:val="both"/>
              <w:rPr>
                <w:rFonts w:ascii="Verdana" w:hAnsi="Verdana"/>
                <w:sz w:val="18"/>
                <w:szCs w:val="18"/>
              </w:rPr>
            </w:pPr>
            <w:r>
              <w:rPr>
                <w:rFonts w:ascii="Verdana" w:hAnsi="Verdana"/>
                <w:sz w:val="18"/>
              </w:rPr>
              <w:t>Identifi</w:t>
            </w:r>
            <w:r w:rsidR="00AA1117">
              <w:rPr>
                <w:rFonts w:ascii="Verdana" w:hAnsi="Verdana"/>
                <w:sz w:val="18"/>
              </w:rPr>
              <w:t>car</w:t>
            </w:r>
            <w:r>
              <w:rPr>
                <w:rFonts w:ascii="Verdana" w:hAnsi="Verdana"/>
                <w:sz w:val="18"/>
              </w:rPr>
              <w:t xml:space="preserve"> los estilos de personalidad de los asistentes que pueden influir al impartir su formación</w:t>
            </w:r>
          </w:p>
          <w:p w14:paraId="34ACAEE0" w14:textId="453A0A8B" w:rsidR="002E7526" w:rsidRPr="00A037A5" w:rsidRDefault="00AA1117" w:rsidP="00A037A5">
            <w:pPr>
              <w:pStyle w:val="ListParagraph"/>
              <w:numPr>
                <w:ilvl w:val="0"/>
                <w:numId w:val="10"/>
              </w:numPr>
              <w:spacing w:line="280" w:lineRule="exact"/>
              <w:ind w:left="333"/>
              <w:jc w:val="both"/>
              <w:rPr>
                <w:rFonts w:ascii="Verdana" w:hAnsi="Verdana"/>
                <w:sz w:val="18"/>
                <w:szCs w:val="18"/>
              </w:rPr>
            </w:pPr>
            <w:r>
              <w:rPr>
                <w:rFonts w:ascii="Verdana" w:hAnsi="Verdana"/>
                <w:sz w:val="18"/>
              </w:rPr>
              <w:t>Demostrar</w:t>
            </w:r>
            <w:r w:rsidR="00A037A5">
              <w:rPr>
                <w:rFonts w:ascii="Verdana" w:hAnsi="Verdana"/>
                <w:sz w:val="18"/>
              </w:rPr>
              <w:t xml:space="preserve"> el uso lógico de la estructura del curso</w:t>
            </w:r>
          </w:p>
        </w:tc>
      </w:tr>
      <w:tr w:rsidR="00CB3026" w:rsidRPr="00D82C18" w14:paraId="2ECF09B7" w14:textId="77777777" w:rsidTr="00A037A5">
        <w:trPr>
          <w:trHeight w:val="1412"/>
        </w:trPr>
        <w:tc>
          <w:tcPr>
            <w:tcW w:w="9010" w:type="dxa"/>
            <w:gridSpan w:val="3"/>
            <w:vAlign w:val="center"/>
          </w:tcPr>
          <w:p w14:paraId="55ED1F4B" w14:textId="77777777" w:rsidR="00CB3026" w:rsidRPr="00A037A5" w:rsidRDefault="00CB3026" w:rsidP="00CB3026">
            <w:pPr>
              <w:spacing w:before="120" w:after="120" w:line="280" w:lineRule="exact"/>
              <w:rPr>
                <w:rFonts w:ascii="Verdana" w:hAnsi="Verdana"/>
                <w:b/>
                <w:sz w:val="22"/>
                <w:szCs w:val="22"/>
              </w:rPr>
            </w:pPr>
            <w:r>
              <w:rPr>
                <w:rFonts w:ascii="Verdana" w:hAnsi="Verdana"/>
                <w:b/>
                <w:sz w:val="22"/>
              </w:rPr>
              <w:t>Ejercicios prácticos</w:t>
            </w:r>
          </w:p>
          <w:p w14:paraId="04D65D89" w14:textId="7AD2ED7C" w:rsidR="00CB3026" w:rsidRPr="00A037A5" w:rsidRDefault="00A037A5" w:rsidP="00A037A5">
            <w:pPr>
              <w:spacing w:before="120" w:after="120" w:line="280" w:lineRule="exact"/>
              <w:jc w:val="both"/>
              <w:rPr>
                <w:rFonts w:ascii="Verdana" w:hAnsi="Verdana"/>
                <w:sz w:val="18"/>
                <w:szCs w:val="18"/>
              </w:rPr>
            </w:pPr>
            <w:r>
              <w:rPr>
                <w:rFonts w:ascii="Verdana" w:hAnsi="Verdana"/>
                <w:sz w:val="18"/>
              </w:rPr>
              <w:t xml:space="preserve">Hay muchos ejercicios en esta sesión, ya sea como discusiones grupales formales, que requieren un informe posterior y también una serie de discusiones </w:t>
            </w:r>
            <w:r w:rsidRPr="000523D2">
              <w:rPr>
                <w:rFonts w:ascii="Verdana" w:hAnsi="Verdana"/>
                <w:i/>
                <w:iCs/>
                <w:sz w:val="18"/>
              </w:rPr>
              <w:t>ad hoc</w:t>
            </w:r>
            <w:r>
              <w:rPr>
                <w:rFonts w:ascii="Verdana" w:hAnsi="Verdana"/>
                <w:sz w:val="18"/>
              </w:rPr>
              <w:t xml:space="preserve"> en el aula.</w:t>
            </w:r>
          </w:p>
        </w:tc>
      </w:tr>
      <w:tr w:rsidR="00CB3026" w:rsidRPr="00D82C18" w14:paraId="603967A2" w14:textId="77777777" w:rsidTr="00A037A5">
        <w:tc>
          <w:tcPr>
            <w:tcW w:w="9010" w:type="dxa"/>
            <w:gridSpan w:val="3"/>
            <w:vAlign w:val="center"/>
          </w:tcPr>
          <w:p w14:paraId="57B48D1E" w14:textId="77777777" w:rsidR="00CB3026" w:rsidRPr="00A037A5" w:rsidRDefault="00CB3026" w:rsidP="00CB3026">
            <w:pPr>
              <w:spacing w:before="120" w:after="120" w:line="280" w:lineRule="exact"/>
              <w:rPr>
                <w:rFonts w:ascii="Verdana" w:hAnsi="Verdana"/>
                <w:b/>
                <w:sz w:val="22"/>
                <w:szCs w:val="22"/>
              </w:rPr>
            </w:pPr>
            <w:r>
              <w:rPr>
                <w:rFonts w:ascii="Verdana" w:hAnsi="Verdana"/>
                <w:b/>
                <w:sz w:val="22"/>
              </w:rPr>
              <w:t>Evaluación/verificación de conocimientos</w:t>
            </w:r>
          </w:p>
          <w:p w14:paraId="4496975B" w14:textId="278B687F" w:rsidR="00CB3026" w:rsidRPr="00A037A5" w:rsidRDefault="00A037A5" w:rsidP="00A037A5">
            <w:pPr>
              <w:spacing w:before="120" w:after="120" w:line="280" w:lineRule="exact"/>
              <w:jc w:val="both"/>
              <w:rPr>
                <w:rFonts w:ascii="Verdana" w:hAnsi="Verdana"/>
                <w:sz w:val="18"/>
                <w:szCs w:val="18"/>
              </w:rPr>
            </w:pPr>
            <w:r>
              <w:rPr>
                <w:rFonts w:ascii="Verdana" w:hAnsi="Verdana"/>
                <w:sz w:val="18"/>
              </w:rPr>
              <w:t xml:space="preserve">El </w:t>
            </w:r>
            <w:del w:id="38" w:author="Pedro Verdelho" w:date="2019-01-22T01:13:00Z">
              <w:r w:rsidDel="00A06A70">
                <w:rPr>
                  <w:rFonts w:ascii="Verdana" w:hAnsi="Verdana"/>
                  <w:sz w:val="18"/>
                </w:rPr>
                <w:delText xml:space="preserve">formador </w:delText>
              </w:r>
            </w:del>
            <w:ins w:id="39" w:author="Pedro Verdelho" w:date="2019-01-22T01:13:00Z">
              <w:r w:rsidR="00A06A70">
                <w:rPr>
                  <w:rFonts w:ascii="Verdana" w:hAnsi="Verdana"/>
                  <w:sz w:val="18"/>
                </w:rPr>
                <w:t>c</w:t>
              </w:r>
            </w:ins>
            <w:ins w:id="40" w:author="Pedro Verdelho" w:date="2019-01-22T01:14:00Z">
              <w:r w:rsidR="00A06A70">
                <w:rPr>
                  <w:rFonts w:ascii="Verdana" w:hAnsi="Verdana"/>
                  <w:sz w:val="18"/>
                </w:rPr>
                <w:t>apacitador</w:t>
              </w:r>
            </w:ins>
            <w:ins w:id="41" w:author="Pedro Verdelho" w:date="2019-01-22T01:13:00Z">
              <w:r w:rsidR="00A06A70">
                <w:rPr>
                  <w:rFonts w:ascii="Verdana" w:hAnsi="Verdana"/>
                  <w:sz w:val="18"/>
                </w:rPr>
                <w:t xml:space="preserve"> </w:t>
              </w:r>
            </w:ins>
            <w:r>
              <w:rPr>
                <w:rFonts w:ascii="Verdana" w:hAnsi="Verdana"/>
                <w:sz w:val="18"/>
              </w:rPr>
              <w:t>debe verificar el conocimiento y la comprensión haciendo las preguntas pertinentes durante cada uno de los aspectos de la sesión.</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20B0804030504040204"/>
    <w:charset w:val="00"/>
    <w:family w:val="auto"/>
    <w:pitch w:val="variable"/>
    <w:sig w:usb0="A10006FF" w:usb1="4000205B" w:usb2="00000010" w:usb3="00000000" w:csb0="0000019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A762CA"/>
    <w:multiLevelType w:val="hybridMultilevel"/>
    <w:tmpl w:val="40B60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5"/>
  </w:num>
  <w:num w:numId="4">
    <w:abstractNumId w:val="3"/>
  </w:num>
  <w:num w:numId="5">
    <w:abstractNumId w:val="4"/>
  </w:num>
  <w:num w:numId="6">
    <w:abstractNumId w:val="9"/>
  </w:num>
  <w:num w:numId="7">
    <w:abstractNumId w:val="1"/>
  </w:num>
  <w:num w:numId="8">
    <w:abstractNumId w:val="7"/>
  </w:num>
  <w:num w:numId="9">
    <w:abstractNumId w:val="6"/>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dro Verdelho">
    <w15:presenceInfo w15:providerId="Windows Live" w15:userId="baff0c95eabdadac"/>
  </w15:person>
  <w15:person w15:author="Uwe Rasmussen (Attorney at law)">
    <w15:presenceInfo w15:providerId="None" w15:userId="Uwe Rasmussen (Attorney at la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23D2"/>
    <w:rsid w:val="00271010"/>
    <w:rsid w:val="002E7526"/>
    <w:rsid w:val="002E7554"/>
    <w:rsid w:val="003231DC"/>
    <w:rsid w:val="003621B0"/>
    <w:rsid w:val="003630ED"/>
    <w:rsid w:val="004C16A3"/>
    <w:rsid w:val="004F0D73"/>
    <w:rsid w:val="005703B7"/>
    <w:rsid w:val="005A4E47"/>
    <w:rsid w:val="0083311C"/>
    <w:rsid w:val="008E3FE7"/>
    <w:rsid w:val="00A037A5"/>
    <w:rsid w:val="00A03CF0"/>
    <w:rsid w:val="00A06A70"/>
    <w:rsid w:val="00A4110D"/>
    <w:rsid w:val="00A734A5"/>
    <w:rsid w:val="00AA1117"/>
    <w:rsid w:val="00B73962"/>
    <w:rsid w:val="00C541A2"/>
    <w:rsid w:val="00C874E2"/>
    <w:rsid w:val="00CB02C4"/>
    <w:rsid w:val="00CB3026"/>
    <w:rsid w:val="00D82C18"/>
    <w:rsid w:val="00E13BE7"/>
    <w:rsid w:val="00E220D4"/>
    <w:rsid w:val="00E7344B"/>
    <w:rsid w:val="00E95703"/>
    <w:rsid w:val="00F62A15"/>
    <w:rsid w:val="00F84E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s-ES" w:bidi="es-ES"/>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rPr>
  </w:style>
  <w:style w:type="character" w:customStyle="1" w:styleId="bul1Char">
    <w:name w:val="bul1 Char"/>
    <w:link w:val="bul1"/>
    <w:locked/>
    <w:rsid w:val="00E7344B"/>
    <w:rPr>
      <w:rFonts w:ascii="Verdana" w:eastAsia="Calibri" w:hAnsi="Verdana" w:cs="Times New Roman"/>
      <w:sz w:val="18"/>
      <w:lang w:val="es-ES" w:eastAsia="es-ES"/>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rsid w:val="002E7554"/>
    <w:pPr>
      <w:tabs>
        <w:tab w:val="center" w:pos="4536"/>
        <w:tab w:val="right" w:pos="9072"/>
      </w:tabs>
      <w:spacing w:line="260" w:lineRule="atLeast"/>
      <w:jc w:val="both"/>
    </w:pPr>
    <w:rPr>
      <w:rFonts w:ascii="Calibri" w:eastAsia="Calibri" w:hAnsi="Calibri" w:cs="Times New Roman"/>
      <w:sz w:val="20"/>
      <w:szCs w:val="20"/>
    </w:rPr>
  </w:style>
  <w:style w:type="character" w:customStyle="1" w:styleId="HeaderChar">
    <w:name w:val="Header Char"/>
    <w:basedOn w:val="DefaultParagraphFont"/>
    <w:link w:val="Header"/>
    <w:rsid w:val="002E7554"/>
    <w:rPr>
      <w:rFonts w:ascii="Calibri" w:eastAsia="Calibri" w:hAnsi="Calibri" w:cs="Times New Roman"/>
      <w:sz w:val="20"/>
      <w:szCs w:val="20"/>
      <w:lang w:val="es-ES" w:eastAsia="es-ES"/>
    </w:rPr>
  </w:style>
  <w:style w:type="paragraph" w:customStyle="1" w:styleId="Bulletpoints">
    <w:name w:val="Bullet points"/>
    <w:basedOn w:val="Normal"/>
    <w:rsid w:val="002E7554"/>
    <w:pPr>
      <w:numPr>
        <w:numId w:val="8"/>
      </w:numPr>
      <w:spacing w:after="120" w:line="260" w:lineRule="exact"/>
      <w:jc w:val="both"/>
    </w:pPr>
    <w:rPr>
      <w:rFonts w:ascii="Times" w:eastAsia="Calibri" w:hAnsi="Times" w:cs="Times New Roman"/>
      <w:color w:val="000000"/>
      <w:sz w:val="18"/>
      <w:szCs w:val="20"/>
    </w:rPr>
  </w:style>
  <w:style w:type="paragraph" w:styleId="Footer">
    <w:name w:val="footer"/>
    <w:aliases w:val="Char"/>
    <w:basedOn w:val="Normal"/>
    <w:link w:val="FooterChar"/>
    <w:rsid w:val="00A037A5"/>
    <w:pPr>
      <w:tabs>
        <w:tab w:val="center" w:pos="4536"/>
        <w:tab w:val="right" w:pos="9072"/>
      </w:tabs>
      <w:spacing w:line="260" w:lineRule="atLeast"/>
      <w:jc w:val="both"/>
    </w:pPr>
    <w:rPr>
      <w:rFonts w:ascii="Calibri" w:eastAsia="Calibri" w:hAnsi="Calibri" w:cs="Times New Roman"/>
      <w:sz w:val="20"/>
      <w:szCs w:val="20"/>
    </w:rPr>
  </w:style>
  <w:style w:type="character" w:customStyle="1" w:styleId="FooterChar">
    <w:name w:val="Footer Char"/>
    <w:aliases w:val="Char Char"/>
    <w:basedOn w:val="DefaultParagraphFont"/>
    <w:link w:val="Footer"/>
    <w:rsid w:val="00A037A5"/>
    <w:rPr>
      <w:rFonts w:ascii="Calibri" w:eastAsia="Calibri" w:hAnsi="Calibri"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958</Words>
  <Characters>5462</Characters>
  <Application>Microsoft Office Word</Application>
  <DocSecurity>0</DocSecurity>
  <Lines>45</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Uwe Rasmussen (Attorney at law)</cp:lastModifiedBy>
  <cp:revision>8</cp:revision>
  <dcterms:created xsi:type="dcterms:W3CDTF">2017-06-01T13:07:00Z</dcterms:created>
  <dcterms:modified xsi:type="dcterms:W3CDTF">2019-01-24T22:49:00Z</dcterms:modified>
</cp:coreProperties>
</file>